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E774E" w14:textId="77777777" w:rsidR="006C327E" w:rsidRPr="002E11FD" w:rsidRDefault="006C327E" w:rsidP="006C327E">
      <w:pPr>
        <w:pStyle w:val="Stile2Carattere"/>
        <w:jc w:val="right"/>
      </w:pPr>
      <w:bookmarkStart w:id="0" w:name="_Toc262120214"/>
      <w:r w:rsidRPr="003B130D">
        <w:t>Modello R-7A</w:t>
      </w:r>
      <w:bookmarkEnd w:id="0"/>
    </w:p>
    <w:p w14:paraId="2B33CF97" w14:textId="77777777" w:rsidR="006C327E" w:rsidRPr="00F03E9E" w:rsidRDefault="00000000" w:rsidP="006C327E">
      <w:pPr>
        <w:pStyle w:val="Titolo"/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b w:val="0"/>
          <w:noProof/>
          <w:sz w:val="28"/>
          <w:szCs w:val="28"/>
        </w:rPr>
        <w:pict w14:anchorId="789760D0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alt="" style="position:absolute;left:0;text-align:left;margin-left:373.5pt;margin-top:4.85pt;width:134.25pt;height:56.75pt;z-index:1;mso-wrap-style:square;mso-wrap-edited:f;mso-width-percent:0;mso-height-percent:0;mso-width-percent:0;mso-height-percent:0;v-text-anchor:top">
            <v:textbox style="mso-next-textbox:#_x0000_s1027">
              <w:txbxContent>
                <w:p w14:paraId="4F25B41C" w14:textId="77777777" w:rsidR="006C327E" w:rsidRPr="009E7EA9" w:rsidRDefault="006C327E" w:rsidP="006C327E">
                  <w:pPr>
                    <w:spacing w:before="80" w:after="40"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E7EA9">
                    <w:rPr>
                      <w:rFonts w:ascii="Arial" w:hAnsi="Arial" w:cs="Arial"/>
                      <w:sz w:val="18"/>
                      <w:szCs w:val="18"/>
                    </w:rPr>
                    <w:t>All’OP</w:t>
                  </w:r>
                  <w:r w:rsidR="008342FA">
                    <w:rPr>
                      <w:rFonts w:ascii="Arial" w:hAnsi="Arial" w:cs="Arial"/>
                      <w:sz w:val="18"/>
                      <w:szCs w:val="18"/>
                    </w:rPr>
                    <w:t>/AOP</w:t>
                  </w:r>
                  <w:r w:rsidRPr="009E7EA9">
                    <w:rPr>
                      <w:rFonts w:ascii="Arial" w:hAnsi="Arial" w:cs="Arial"/>
                      <w:sz w:val="18"/>
                      <w:szCs w:val="18"/>
                    </w:rPr>
                    <w:t xml:space="preserve"> _________________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_</w:t>
                  </w:r>
                </w:p>
              </w:txbxContent>
            </v:textbox>
          </v:shape>
        </w:pict>
      </w:r>
      <w:r w:rsidR="006C327E" w:rsidRPr="00F03E9E">
        <w:rPr>
          <w:rFonts w:ascii="Arial" w:hAnsi="Arial" w:cs="Arial"/>
          <w:noProof/>
          <w:sz w:val="28"/>
          <w:szCs w:val="28"/>
        </w:rPr>
        <w:t>Presa in Carico</w:t>
      </w:r>
    </w:p>
    <w:p w14:paraId="7DAFAF0A" w14:textId="77777777" w:rsidR="006C327E" w:rsidRPr="002E11FD" w:rsidRDefault="006C327E" w:rsidP="006C327E">
      <w:pPr>
        <w:jc w:val="center"/>
        <w:rPr>
          <w:rFonts w:ascii="Arial" w:hAnsi="Arial" w:cs="Arial"/>
          <w:b/>
          <w:noProof/>
          <w:sz w:val="28"/>
          <w:szCs w:val="28"/>
        </w:rPr>
      </w:pPr>
      <w:r w:rsidRPr="00F03E9E">
        <w:rPr>
          <w:rFonts w:ascii="Arial" w:hAnsi="Arial" w:cs="Arial"/>
          <w:b/>
          <w:noProof/>
          <w:sz w:val="28"/>
          <w:szCs w:val="28"/>
        </w:rPr>
        <w:t>Biodegradazione o Compostaggio</w:t>
      </w:r>
      <w:r w:rsidRPr="003B130D">
        <w:rPr>
          <w:rFonts w:ascii="Arial" w:hAnsi="Arial" w:cs="Arial"/>
          <w:b/>
          <w:noProof/>
          <w:sz w:val="28"/>
          <w:szCs w:val="28"/>
        </w:rPr>
        <w:t xml:space="preserve"> </w:t>
      </w:r>
    </w:p>
    <w:p w14:paraId="57DB1502" w14:textId="312609AA" w:rsidR="006C327E" w:rsidRPr="006231D2" w:rsidRDefault="00EC02F4" w:rsidP="006C327E">
      <w:pPr>
        <w:jc w:val="center"/>
        <w:rPr>
          <w:rFonts w:ascii="Arial" w:hAnsi="Arial"/>
          <w:b/>
          <w:bCs/>
          <w:i/>
        </w:rPr>
      </w:pPr>
      <w:r w:rsidRPr="00386BC0">
        <w:rPr>
          <w:rFonts w:ascii="Arial" w:hAnsi="Arial"/>
          <w:b/>
          <w:bCs/>
          <w:i/>
          <w:highlight w:val="yellow"/>
        </w:rPr>
        <w:t>(</w:t>
      </w:r>
      <w:r w:rsidR="006C327E" w:rsidRPr="00386BC0">
        <w:rPr>
          <w:rFonts w:ascii="Arial" w:hAnsi="Arial"/>
          <w:b/>
          <w:bCs/>
          <w:i/>
          <w:highlight w:val="yellow"/>
        </w:rPr>
        <w:t xml:space="preserve">Reg. </w:t>
      </w:r>
      <w:r w:rsidR="005619ED" w:rsidRPr="00386BC0">
        <w:rPr>
          <w:rFonts w:ascii="Arial" w:hAnsi="Arial"/>
          <w:b/>
          <w:bCs/>
          <w:i/>
          <w:highlight w:val="yellow"/>
        </w:rPr>
        <w:t>UE n.</w:t>
      </w:r>
      <w:ins w:id="1" w:author="Andrea Civenzini" w:date="2018-01-09T12:30:00Z">
        <w:r w:rsidR="00065AC2" w:rsidRPr="00386BC0">
          <w:rPr>
            <w:rFonts w:ascii="Arial" w:hAnsi="Arial"/>
            <w:b/>
            <w:bCs/>
            <w:i/>
            <w:highlight w:val="yellow"/>
          </w:rPr>
          <w:t xml:space="preserve"> </w:t>
        </w:r>
      </w:ins>
      <w:r w:rsidR="003C2AB9" w:rsidRPr="00386BC0">
        <w:rPr>
          <w:rFonts w:ascii="Arial" w:hAnsi="Arial"/>
          <w:b/>
          <w:bCs/>
          <w:i/>
          <w:highlight w:val="yellow"/>
        </w:rPr>
        <w:t>2022/126</w:t>
      </w:r>
      <w:r w:rsidRPr="00386BC0">
        <w:rPr>
          <w:rFonts w:ascii="Arial" w:hAnsi="Arial"/>
          <w:b/>
          <w:bCs/>
          <w:i/>
          <w:highlight w:val="yellow"/>
        </w:rPr>
        <w:t>)</w:t>
      </w:r>
    </w:p>
    <w:p w14:paraId="0AC1C9AB" w14:textId="77777777" w:rsidR="006C327E" w:rsidRPr="002E11FD" w:rsidRDefault="006C327E" w:rsidP="006C327E">
      <w:pPr>
        <w:tabs>
          <w:tab w:val="left" w:pos="5812"/>
        </w:tabs>
        <w:rPr>
          <w:rFonts w:ascii="Arial" w:hAnsi="Arial" w:cs="Arial"/>
          <w:b/>
          <w:sz w:val="20"/>
          <w:szCs w:val="20"/>
        </w:rPr>
      </w:pPr>
    </w:p>
    <w:p w14:paraId="476253BA" w14:textId="77777777" w:rsidR="006C327E" w:rsidRPr="00A2298A" w:rsidRDefault="006C327E" w:rsidP="006C327E">
      <w:pPr>
        <w:tabs>
          <w:tab w:val="left" w:pos="5103"/>
        </w:tabs>
        <w:jc w:val="both"/>
        <w:rPr>
          <w:rFonts w:ascii="Arial" w:hAnsi="Arial" w:cs="Arial"/>
          <w:b/>
          <w:sz w:val="18"/>
          <w:szCs w:val="18"/>
        </w:rPr>
      </w:pPr>
      <w:r w:rsidRPr="00A2298A">
        <w:rPr>
          <w:rFonts w:ascii="Arial" w:hAnsi="Arial" w:cs="Arial"/>
          <w:b/>
          <w:sz w:val="18"/>
          <w:szCs w:val="18"/>
        </w:rPr>
        <w:t xml:space="preserve">N° </w:t>
      </w:r>
      <w:r w:rsidR="008342FA" w:rsidRPr="00A2298A">
        <w:rPr>
          <w:rFonts w:ascii="Arial" w:hAnsi="Arial" w:cs="Arial"/>
          <w:b/>
          <w:sz w:val="18"/>
          <w:szCs w:val="18"/>
        </w:rPr>
        <w:t>progressivo</w:t>
      </w:r>
      <w:r w:rsidRPr="00A2298A">
        <w:rPr>
          <w:rFonts w:ascii="Arial" w:hAnsi="Arial" w:cs="Arial"/>
          <w:b/>
          <w:sz w:val="18"/>
          <w:szCs w:val="18"/>
        </w:rPr>
        <w:t xml:space="preserve"> …………… del ..…./..…/……. </w:t>
      </w:r>
      <w:r w:rsidRPr="00A2298A">
        <w:rPr>
          <w:rFonts w:ascii="Arial" w:hAnsi="Arial" w:cs="Arial"/>
          <w:b/>
          <w:sz w:val="18"/>
          <w:szCs w:val="18"/>
        </w:rPr>
        <w:tab/>
      </w:r>
    </w:p>
    <w:p w14:paraId="2232DFAA" w14:textId="77777777" w:rsidR="006C327E" w:rsidRPr="003B130D" w:rsidRDefault="006C327E" w:rsidP="006C327E">
      <w:pPr>
        <w:pStyle w:val="Pidipagina"/>
        <w:tabs>
          <w:tab w:val="clear" w:pos="4819"/>
          <w:tab w:val="clear" w:pos="9638"/>
        </w:tabs>
        <w:rPr>
          <w:rFonts w:ascii="Arial" w:hAnsi="Arial" w:cs="Arial"/>
          <w:sz w:val="18"/>
          <w:szCs w:val="18"/>
        </w:rPr>
      </w:pPr>
    </w:p>
    <w:p w14:paraId="14BB2F1D" w14:textId="77777777" w:rsidR="006C327E" w:rsidRPr="00A32CD1" w:rsidRDefault="006C327E" w:rsidP="006C327E">
      <w:pPr>
        <w:pStyle w:val="Corpodeltesto2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279A3">
        <w:rPr>
          <w:rFonts w:ascii="Arial" w:hAnsi="Arial" w:cs="Arial"/>
          <w:b/>
          <w:shadow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279A3">
        <w:rPr>
          <w:rFonts w:ascii="Arial" w:hAnsi="Arial" w:cs="Arial"/>
          <w:b/>
          <w:shadow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shadow/>
          <w:sz w:val="20"/>
          <w:szCs w:val="20"/>
        </w:rPr>
      </w:r>
      <w:r w:rsidR="00000000">
        <w:rPr>
          <w:rFonts w:ascii="Arial" w:hAnsi="Arial" w:cs="Arial"/>
          <w:b/>
          <w:shadow/>
          <w:sz w:val="20"/>
          <w:szCs w:val="20"/>
        </w:rPr>
        <w:fldChar w:fldCharType="separate"/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end"/>
      </w:r>
      <w:r>
        <w:rPr>
          <w:rFonts w:ascii="Arial" w:hAnsi="Arial" w:cs="Arial"/>
          <w:b/>
          <w:shadow/>
          <w:sz w:val="20"/>
          <w:szCs w:val="20"/>
        </w:rPr>
        <w:t xml:space="preserve"> </w:t>
      </w:r>
      <w:r w:rsidRPr="00343FCD">
        <w:rPr>
          <w:rFonts w:ascii="Arial" w:hAnsi="Arial" w:cs="Arial"/>
          <w:b/>
          <w:shadow/>
          <w:sz w:val="20"/>
          <w:szCs w:val="20"/>
        </w:rPr>
        <w:t>Azienda Agricola</w:t>
      </w:r>
      <w:r w:rsidR="00DF48E8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b/>
          <w:shadow/>
          <w:sz w:val="20"/>
          <w:szCs w:val="20"/>
        </w:rPr>
        <w:t xml:space="preserve"> </w:t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279A3">
        <w:rPr>
          <w:rFonts w:ascii="Arial" w:hAnsi="Arial" w:cs="Arial"/>
          <w:b/>
          <w:shadow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shadow/>
          <w:sz w:val="20"/>
          <w:szCs w:val="20"/>
        </w:rPr>
      </w:r>
      <w:r w:rsidR="00000000">
        <w:rPr>
          <w:rFonts w:ascii="Arial" w:hAnsi="Arial" w:cs="Arial"/>
          <w:b/>
          <w:shadow/>
          <w:sz w:val="20"/>
          <w:szCs w:val="20"/>
        </w:rPr>
        <w:fldChar w:fldCharType="separate"/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end"/>
      </w:r>
      <w:r>
        <w:rPr>
          <w:rFonts w:ascii="Arial" w:hAnsi="Arial" w:cs="Arial"/>
          <w:b/>
          <w:shadow/>
          <w:sz w:val="20"/>
          <w:szCs w:val="20"/>
        </w:rPr>
        <w:t xml:space="preserve"> Altro utilizzatore</w:t>
      </w:r>
      <w:r w:rsidR="00DF48E8">
        <w:rPr>
          <w:rFonts w:ascii="Arial" w:hAnsi="Arial" w:cs="Arial"/>
          <w:b/>
          <w:shadow/>
          <w:sz w:val="20"/>
          <w:szCs w:val="20"/>
        </w:rPr>
        <w:t xml:space="preserve"> </w:t>
      </w:r>
      <w:r>
        <w:rPr>
          <w:rFonts w:ascii="Arial" w:hAnsi="Arial" w:cs="Arial"/>
          <w:sz w:val="18"/>
          <w:szCs w:val="18"/>
        </w:rPr>
        <w:t>…………</w:t>
      </w:r>
      <w:r w:rsidRPr="003B130D">
        <w:rPr>
          <w:rFonts w:ascii="Arial" w:hAnsi="Arial" w:cs="Arial"/>
          <w:sz w:val="18"/>
          <w:szCs w:val="18"/>
        </w:rPr>
        <w:t xml:space="preserve">……..……………………………………………………………… </w:t>
      </w:r>
      <w:r w:rsidRPr="00A32CD1">
        <w:rPr>
          <w:rFonts w:ascii="Arial" w:hAnsi="Arial" w:cs="Arial"/>
          <w:sz w:val="20"/>
          <w:szCs w:val="20"/>
        </w:rPr>
        <w:t>sita in Via …………………………………………………………….……………………………….. n. …………….. Comune di ……………………………………………………………... Prov. ………….. C.A.P. ………..……… con CUAA …………………………………………… di superficie totale …..……..… (Ha) di cui …………… (Ha) a seminativi, per le seguenti particelle interessate dalle operazioni di ritiro con destinazione:</w:t>
      </w:r>
    </w:p>
    <w:p w14:paraId="6C0B2168" w14:textId="77777777" w:rsidR="008342FA" w:rsidRDefault="008342FA" w:rsidP="008342FA">
      <w:pPr>
        <w:jc w:val="center"/>
        <w:rPr>
          <w:rFonts w:ascii="Arial" w:hAnsi="Arial" w:cs="Arial"/>
          <w:b/>
          <w:shadow/>
          <w:sz w:val="20"/>
          <w:szCs w:val="20"/>
        </w:rPr>
      </w:pPr>
      <w:r w:rsidRPr="00B279A3">
        <w:rPr>
          <w:rFonts w:ascii="Arial" w:hAnsi="Arial" w:cs="Arial"/>
          <w:b/>
          <w:shadow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279A3">
        <w:rPr>
          <w:rFonts w:ascii="Arial" w:hAnsi="Arial" w:cs="Arial"/>
          <w:b/>
          <w:shadow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shadow/>
          <w:sz w:val="20"/>
          <w:szCs w:val="20"/>
        </w:rPr>
      </w:r>
      <w:r w:rsidR="00000000">
        <w:rPr>
          <w:rFonts w:ascii="Arial" w:hAnsi="Arial" w:cs="Arial"/>
          <w:b/>
          <w:shadow/>
          <w:sz w:val="20"/>
          <w:szCs w:val="20"/>
        </w:rPr>
        <w:fldChar w:fldCharType="separate"/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end"/>
      </w:r>
      <w:r>
        <w:rPr>
          <w:rFonts w:ascii="Arial" w:hAnsi="Arial" w:cs="Arial"/>
          <w:b/>
          <w:shadow/>
          <w:sz w:val="20"/>
          <w:szCs w:val="20"/>
        </w:rPr>
        <w:t xml:space="preserve"> Biodegradazione         </w:t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279A3">
        <w:rPr>
          <w:rFonts w:ascii="Arial" w:hAnsi="Arial" w:cs="Arial"/>
          <w:b/>
          <w:shadow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shadow/>
          <w:sz w:val="20"/>
          <w:szCs w:val="20"/>
        </w:rPr>
      </w:r>
      <w:r w:rsidR="00000000">
        <w:rPr>
          <w:rFonts w:ascii="Arial" w:hAnsi="Arial" w:cs="Arial"/>
          <w:b/>
          <w:shadow/>
          <w:sz w:val="20"/>
          <w:szCs w:val="20"/>
        </w:rPr>
        <w:fldChar w:fldCharType="separate"/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end"/>
      </w:r>
      <w:r>
        <w:rPr>
          <w:rFonts w:ascii="Arial" w:hAnsi="Arial" w:cs="Arial"/>
          <w:b/>
          <w:shadow/>
          <w:sz w:val="20"/>
          <w:szCs w:val="20"/>
        </w:rPr>
        <w:t xml:space="preserve"> Compostaggio</w:t>
      </w:r>
    </w:p>
    <w:p w14:paraId="020D83A1" w14:textId="77777777" w:rsidR="005304AB" w:rsidRPr="005304AB" w:rsidRDefault="005304AB" w:rsidP="008342FA">
      <w:pPr>
        <w:jc w:val="center"/>
        <w:rPr>
          <w:rFonts w:ascii="Arial" w:hAnsi="Arial" w:cs="Arial"/>
          <w:b/>
          <w:shadow/>
          <w:sz w:val="12"/>
          <w:szCs w:val="1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77"/>
        <w:gridCol w:w="851"/>
        <w:gridCol w:w="1134"/>
        <w:gridCol w:w="2126"/>
        <w:gridCol w:w="2551"/>
      </w:tblGrid>
      <w:tr w:rsidR="006C327E" w:rsidRPr="003B130D" w14:paraId="0931F768" w14:textId="77777777">
        <w:tc>
          <w:tcPr>
            <w:tcW w:w="2977" w:type="dxa"/>
          </w:tcPr>
          <w:p w14:paraId="5B7F59E1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130D">
              <w:rPr>
                <w:rFonts w:ascii="Arial" w:hAnsi="Arial" w:cs="Arial"/>
                <w:b/>
                <w:sz w:val="16"/>
                <w:szCs w:val="16"/>
              </w:rPr>
              <w:t>Comune</w:t>
            </w:r>
          </w:p>
        </w:tc>
        <w:tc>
          <w:tcPr>
            <w:tcW w:w="851" w:type="dxa"/>
          </w:tcPr>
          <w:p w14:paraId="3FA7F4E4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130D">
              <w:rPr>
                <w:rFonts w:ascii="Arial" w:hAnsi="Arial" w:cs="Arial"/>
                <w:b/>
                <w:sz w:val="16"/>
                <w:szCs w:val="16"/>
              </w:rPr>
              <w:t>Foglio</w:t>
            </w:r>
          </w:p>
        </w:tc>
        <w:tc>
          <w:tcPr>
            <w:tcW w:w="1134" w:type="dxa"/>
          </w:tcPr>
          <w:p w14:paraId="296AABBE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130D">
              <w:rPr>
                <w:rFonts w:ascii="Arial" w:hAnsi="Arial" w:cs="Arial"/>
                <w:b/>
                <w:sz w:val="16"/>
                <w:szCs w:val="16"/>
              </w:rPr>
              <w:t>Particella</w:t>
            </w:r>
          </w:p>
        </w:tc>
        <w:tc>
          <w:tcPr>
            <w:tcW w:w="2126" w:type="dxa"/>
          </w:tcPr>
          <w:p w14:paraId="7C4B547D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130D">
              <w:rPr>
                <w:rFonts w:ascii="Arial" w:hAnsi="Arial" w:cs="Arial"/>
                <w:b/>
                <w:sz w:val="16"/>
                <w:szCs w:val="16"/>
              </w:rPr>
              <w:t>Superficie catastale</w:t>
            </w:r>
          </w:p>
        </w:tc>
        <w:tc>
          <w:tcPr>
            <w:tcW w:w="2551" w:type="dxa"/>
          </w:tcPr>
          <w:p w14:paraId="70F52FA6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130D">
              <w:rPr>
                <w:rFonts w:ascii="Arial" w:hAnsi="Arial" w:cs="Arial"/>
                <w:b/>
                <w:sz w:val="16"/>
                <w:szCs w:val="16"/>
              </w:rPr>
              <w:t>Superficie interessata</w:t>
            </w:r>
          </w:p>
        </w:tc>
      </w:tr>
      <w:tr w:rsidR="006C327E" w:rsidRPr="003B130D" w14:paraId="0AB4BAF5" w14:textId="77777777">
        <w:trPr>
          <w:trHeight w:val="340"/>
        </w:trPr>
        <w:tc>
          <w:tcPr>
            <w:tcW w:w="2977" w:type="dxa"/>
          </w:tcPr>
          <w:p w14:paraId="5CED0D3F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0D221A22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70514192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</w:tcPr>
          <w:p w14:paraId="784D7938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14:paraId="4F304ADC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C327E" w:rsidRPr="003B130D" w14:paraId="799E151D" w14:textId="77777777">
        <w:trPr>
          <w:trHeight w:val="340"/>
        </w:trPr>
        <w:tc>
          <w:tcPr>
            <w:tcW w:w="2977" w:type="dxa"/>
          </w:tcPr>
          <w:p w14:paraId="52750518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6E515D7B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427C29E0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</w:tcPr>
          <w:p w14:paraId="305F4952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14:paraId="528CAB8D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C327E" w:rsidRPr="003B130D" w14:paraId="1067099E" w14:textId="77777777">
        <w:trPr>
          <w:trHeight w:val="151"/>
        </w:trPr>
        <w:tc>
          <w:tcPr>
            <w:tcW w:w="2977" w:type="dxa"/>
          </w:tcPr>
          <w:p w14:paraId="409CF205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5FFD86A7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1C239088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</w:tcPr>
          <w:p w14:paraId="1B6C7F69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14:paraId="2C6095FE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5BE8ABCB" w14:textId="77777777" w:rsidR="005304AB" w:rsidRPr="005304AB" w:rsidRDefault="005304AB" w:rsidP="00DF48E8">
      <w:pPr>
        <w:pStyle w:val="Corpotesto"/>
        <w:spacing w:before="40" w:after="0" w:line="360" w:lineRule="auto"/>
        <w:jc w:val="both"/>
        <w:rPr>
          <w:rFonts w:ascii="Arial" w:hAnsi="Arial" w:cs="Arial"/>
          <w:sz w:val="12"/>
          <w:szCs w:val="12"/>
          <w:lang w:val="it-IT"/>
        </w:rPr>
      </w:pPr>
    </w:p>
    <w:p w14:paraId="081369D5" w14:textId="77777777" w:rsidR="006C327E" w:rsidRPr="00A32CD1" w:rsidRDefault="006C327E" w:rsidP="00DF48E8">
      <w:pPr>
        <w:pStyle w:val="Corpotesto"/>
        <w:spacing w:before="40" w:after="0"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A32CD1">
        <w:rPr>
          <w:rFonts w:ascii="Arial" w:hAnsi="Arial" w:cs="Arial"/>
          <w:sz w:val="20"/>
          <w:szCs w:val="20"/>
          <w:lang w:val="it-IT"/>
        </w:rPr>
        <w:t>Il sottoscritto ………...…………………………………………………………… conduttore dell’azienda in oggetto in riferimento al buono nr.………………...del</w:t>
      </w:r>
      <w:r w:rsidR="00DF48E8" w:rsidRPr="00A32CD1">
        <w:rPr>
          <w:rFonts w:ascii="Arial" w:hAnsi="Arial" w:cs="Arial"/>
          <w:sz w:val="20"/>
          <w:szCs w:val="20"/>
          <w:lang w:val="it-IT"/>
        </w:rPr>
        <w:t xml:space="preserve"> </w:t>
      </w:r>
      <w:r w:rsidRPr="00A32CD1">
        <w:rPr>
          <w:rFonts w:ascii="Arial" w:hAnsi="Arial" w:cs="Arial"/>
          <w:sz w:val="20"/>
          <w:szCs w:val="20"/>
          <w:lang w:val="it-IT"/>
        </w:rPr>
        <w:t>……………………………</w:t>
      </w:r>
    </w:p>
    <w:p w14:paraId="6BCFD71C" w14:textId="77777777" w:rsidR="006C327E" w:rsidRPr="00A32CD1" w:rsidRDefault="006C327E" w:rsidP="00DF48E8">
      <w:pPr>
        <w:pStyle w:val="Corpotesto"/>
        <w:spacing w:before="40" w:after="120"/>
        <w:jc w:val="center"/>
        <w:rPr>
          <w:rFonts w:ascii="Arial" w:hAnsi="Arial" w:cs="Arial"/>
          <w:b/>
          <w:sz w:val="20"/>
          <w:szCs w:val="20"/>
          <w:u w:val="single"/>
          <w:lang w:val="it-IT"/>
        </w:rPr>
      </w:pPr>
      <w:r w:rsidRPr="00A32CD1">
        <w:rPr>
          <w:rFonts w:ascii="Arial" w:hAnsi="Arial" w:cs="Arial"/>
          <w:b/>
          <w:sz w:val="20"/>
          <w:szCs w:val="20"/>
          <w:u w:val="single"/>
          <w:lang w:val="it-IT"/>
        </w:rPr>
        <w:t>dichiara:</w:t>
      </w:r>
    </w:p>
    <w:p w14:paraId="1F7C38FF" w14:textId="77777777" w:rsidR="006C327E" w:rsidRPr="00A32CD1" w:rsidRDefault="006C327E" w:rsidP="00DF48E8">
      <w:pPr>
        <w:spacing w:after="40" w:line="360" w:lineRule="auto"/>
        <w:ind w:right="96"/>
        <w:jc w:val="both"/>
        <w:rPr>
          <w:rFonts w:ascii="Arial" w:hAnsi="Arial" w:cs="Arial"/>
          <w:sz w:val="20"/>
          <w:szCs w:val="20"/>
        </w:rPr>
      </w:pPr>
      <w:r w:rsidRPr="00A32CD1">
        <w:rPr>
          <w:rFonts w:ascii="Arial" w:hAnsi="Arial" w:cs="Arial"/>
          <w:sz w:val="20"/>
          <w:szCs w:val="20"/>
        </w:rPr>
        <w:t>di prendere in consegna in data odierna dall’Organizzazione di Produttori ………………………….…………. Kg</w:t>
      </w:r>
      <w:r w:rsidR="00DF48E8" w:rsidRPr="00A32CD1">
        <w:rPr>
          <w:rFonts w:ascii="Arial" w:hAnsi="Arial" w:cs="Arial"/>
          <w:sz w:val="20"/>
          <w:szCs w:val="20"/>
        </w:rPr>
        <w:t xml:space="preserve"> </w:t>
      </w:r>
      <w:r w:rsidRPr="00A32CD1">
        <w:rPr>
          <w:rFonts w:ascii="Arial" w:hAnsi="Arial" w:cs="Arial"/>
          <w:sz w:val="20"/>
          <w:szCs w:val="20"/>
        </w:rPr>
        <w:t>………… di ……………………………………… al fine di destinarli esclusivamente a biodegradazione o compostaggio.</w:t>
      </w:r>
    </w:p>
    <w:p w14:paraId="7BA350CC" w14:textId="2680D06B" w:rsidR="00EC02F4" w:rsidRPr="00A32CD1" w:rsidRDefault="006C327E" w:rsidP="00EC02F4">
      <w:pPr>
        <w:ind w:right="98"/>
        <w:jc w:val="both"/>
        <w:rPr>
          <w:rFonts w:ascii="Arial" w:hAnsi="Arial" w:cs="Arial"/>
          <w:sz w:val="20"/>
          <w:szCs w:val="20"/>
        </w:rPr>
      </w:pPr>
      <w:r w:rsidRPr="00A32CD1">
        <w:rPr>
          <w:rFonts w:ascii="Arial" w:hAnsi="Arial" w:cs="Arial"/>
          <w:sz w:val="20"/>
          <w:szCs w:val="20"/>
        </w:rPr>
        <w:t xml:space="preserve">Che le operazioni di denaturazione del prodotto ed il suo spargimento sui terreni sopra citati sono stati effettuati conformemente a quanto stabilito </w:t>
      </w:r>
      <w:r w:rsidR="00CE7B00" w:rsidRPr="00386BC0">
        <w:rPr>
          <w:rFonts w:ascii="Arial" w:hAnsi="Arial" w:cs="Arial"/>
          <w:sz w:val="20"/>
          <w:szCs w:val="20"/>
          <w:highlight w:val="yellow"/>
        </w:rPr>
        <w:t xml:space="preserve">dall’art. </w:t>
      </w:r>
      <w:r w:rsidR="003C2AB9" w:rsidRPr="00386BC0">
        <w:rPr>
          <w:rFonts w:ascii="Arial" w:hAnsi="Arial" w:cs="Arial"/>
          <w:sz w:val="20"/>
          <w:szCs w:val="20"/>
          <w:highlight w:val="yellow"/>
        </w:rPr>
        <w:t>2</w:t>
      </w:r>
      <w:r w:rsidR="0002561B">
        <w:rPr>
          <w:rFonts w:ascii="Arial" w:hAnsi="Arial" w:cs="Arial"/>
          <w:sz w:val="20"/>
          <w:szCs w:val="20"/>
          <w:highlight w:val="yellow"/>
        </w:rPr>
        <w:t>7</w:t>
      </w:r>
      <w:r w:rsidR="00E81BBC" w:rsidRPr="00386BC0">
        <w:rPr>
          <w:rFonts w:ascii="Arial" w:hAnsi="Arial" w:cs="Arial"/>
          <w:sz w:val="20"/>
          <w:szCs w:val="20"/>
          <w:highlight w:val="yellow"/>
        </w:rPr>
        <w:t xml:space="preserve">, paragrafo </w:t>
      </w:r>
      <w:r w:rsidR="0002561B">
        <w:rPr>
          <w:rFonts w:ascii="Arial" w:hAnsi="Arial" w:cs="Arial"/>
          <w:sz w:val="20"/>
          <w:szCs w:val="20"/>
          <w:highlight w:val="yellow"/>
        </w:rPr>
        <w:t>1</w:t>
      </w:r>
      <w:r w:rsidR="00E81BBC" w:rsidRPr="00386BC0">
        <w:rPr>
          <w:rFonts w:ascii="Arial" w:hAnsi="Arial" w:cs="Arial"/>
          <w:sz w:val="20"/>
          <w:szCs w:val="20"/>
          <w:highlight w:val="yellow"/>
        </w:rPr>
        <w:t>,</w:t>
      </w:r>
      <w:r w:rsidRPr="00386BC0">
        <w:rPr>
          <w:rFonts w:ascii="Arial" w:hAnsi="Arial" w:cs="Arial"/>
          <w:sz w:val="20"/>
          <w:szCs w:val="20"/>
          <w:highlight w:val="yellow"/>
        </w:rPr>
        <w:t xml:space="preserve"> del Reg. </w:t>
      </w:r>
      <w:r w:rsidR="005619ED" w:rsidRPr="00386BC0">
        <w:rPr>
          <w:rFonts w:ascii="Arial" w:hAnsi="Arial" w:cs="Arial"/>
          <w:sz w:val="20"/>
          <w:szCs w:val="20"/>
          <w:highlight w:val="yellow"/>
        </w:rPr>
        <w:t>UE n</w:t>
      </w:r>
      <w:r w:rsidRPr="00386BC0">
        <w:rPr>
          <w:rFonts w:ascii="Arial" w:hAnsi="Arial" w:cs="Arial"/>
          <w:sz w:val="20"/>
          <w:szCs w:val="20"/>
          <w:highlight w:val="yellow"/>
        </w:rPr>
        <w:t xml:space="preserve">. </w:t>
      </w:r>
      <w:r w:rsidR="00E81BBC" w:rsidRPr="00386BC0">
        <w:rPr>
          <w:rFonts w:ascii="Arial" w:hAnsi="Arial" w:cs="Arial"/>
          <w:sz w:val="20"/>
          <w:szCs w:val="20"/>
          <w:highlight w:val="yellow"/>
        </w:rPr>
        <w:t>20</w:t>
      </w:r>
      <w:r w:rsidR="003C2AB9" w:rsidRPr="00386BC0">
        <w:rPr>
          <w:rFonts w:ascii="Arial" w:hAnsi="Arial" w:cs="Arial"/>
          <w:sz w:val="20"/>
          <w:szCs w:val="20"/>
          <w:highlight w:val="yellow"/>
        </w:rPr>
        <w:t>22/126</w:t>
      </w:r>
      <w:r w:rsidR="003C2AB9">
        <w:rPr>
          <w:rFonts w:ascii="Arial" w:hAnsi="Arial" w:cs="Arial"/>
          <w:sz w:val="20"/>
          <w:szCs w:val="20"/>
        </w:rPr>
        <w:t xml:space="preserve"> </w:t>
      </w:r>
      <w:r w:rsidRPr="00A32CD1">
        <w:rPr>
          <w:rFonts w:ascii="Arial" w:hAnsi="Arial" w:cs="Arial"/>
          <w:sz w:val="20"/>
          <w:szCs w:val="20"/>
        </w:rPr>
        <w:t xml:space="preserve">e da quanto </w:t>
      </w:r>
      <w:r w:rsidR="00CE7B00" w:rsidRPr="00C915D4">
        <w:rPr>
          <w:rFonts w:ascii="Arial" w:hAnsi="Arial" w:cs="Arial"/>
          <w:sz w:val="20"/>
          <w:szCs w:val="20"/>
        </w:rPr>
        <w:t>stabilito dalle normative Nazionali e Regionali in fatto di materia ambientale</w:t>
      </w:r>
      <w:r w:rsidR="00CE7B00">
        <w:rPr>
          <w:rFonts w:ascii="Arial" w:hAnsi="Arial" w:cs="Arial"/>
          <w:sz w:val="20"/>
          <w:szCs w:val="20"/>
        </w:rPr>
        <w:t xml:space="preserve">, </w:t>
      </w:r>
      <w:r w:rsidR="00EC02F4" w:rsidRPr="00A32CD1">
        <w:rPr>
          <w:rFonts w:ascii="Arial" w:hAnsi="Arial" w:cs="Arial"/>
          <w:sz w:val="20"/>
          <w:szCs w:val="20"/>
        </w:rPr>
        <w:t xml:space="preserve">oltre </w:t>
      </w:r>
      <w:r w:rsidRPr="00A32CD1">
        <w:rPr>
          <w:rFonts w:ascii="Arial" w:hAnsi="Arial" w:cs="Arial"/>
          <w:sz w:val="20"/>
          <w:szCs w:val="20"/>
        </w:rPr>
        <w:t>a consentire tutti i controlli ritenuti necessari</w:t>
      </w:r>
      <w:r w:rsidR="00EC02F4" w:rsidRPr="00A32CD1">
        <w:rPr>
          <w:rFonts w:ascii="Arial" w:hAnsi="Arial" w:cs="Arial"/>
          <w:sz w:val="20"/>
          <w:szCs w:val="20"/>
        </w:rPr>
        <w:t>.</w:t>
      </w:r>
    </w:p>
    <w:p w14:paraId="435F8ADC" w14:textId="77777777" w:rsidR="006C327E" w:rsidRDefault="006C327E" w:rsidP="006C327E">
      <w:pPr>
        <w:tabs>
          <w:tab w:val="left" w:pos="1843"/>
          <w:tab w:val="left" w:pos="6237"/>
        </w:tabs>
        <w:rPr>
          <w:rFonts w:ascii="Arial" w:hAnsi="Arial" w:cs="Arial"/>
          <w:b/>
          <w:sz w:val="20"/>
          <w:szCs w:val="20"/>
        </w:rPr>
      </w:pPr>
      <w:r w:rsidRPr="00E67F42">
        <w:rPr>
          <w:rFonts w:ascii="Arial" w:hAnsi="Arial" w:cs="Arial"/>
          <w:b/>
          <w:sz w:val="20"/>
          <w:szCs w:val="20"/>
        </w:rPr>
        <w:tab/>
      </w:r>
      <w:r w:rsidRPr="00E67F42">
        <w:rPr>
          <w:rFonts w:ascii="Arial" w:hAnsi="Arial" w:cs="Arial"/>
          <w:b/>
          <w:sz w:val="20"/>
          <w:szCs w:val="20"/>
        </w:rPr>
        <w:tab/>
        <w:t xml:space="preserve">        Il Ricevente</w:t>
      </w:r>
    </w:p>
    <w:p w14:paraId="435EF15D" w14:textId="77777777" w:rsidR="00EC02F4" w:rsidRPr="00E67F42" w:rsidRDefault="00EC02F4" w:rsidP="006C327E">
      <w:pPr>
        <w:tabs>
          <w:tab w:val="left" w:pos="1843"/>
          <w:tab w:val="left" w:pos="6237"/>
        </w:tabs>
        <w:rPr>
          <w:rFonts w:ascii="Arial" w:hAnsi="Arial" w:cs="Arial"/>
          <w:b/>
          <w:sz w:val="20"/>
          <w:szCs w:val="20"/>
        </w:rPr>
      </w:pPr>
    </w:p>
    <w:p w14:paraId="2C5E55A7" w14:textId="77777777" w:rsidR="006C327E" w:rsidRPr="00E67F42" w:rsidRDefault="006C327E" w:rsidP="006C327E">
      <w:pPr>
        <w:pStyle w:val="Pidipagina"/>
        <w:tabs>
          <w:tab w:val="clear" w:pos="4819"/>
          <w:tab w:val="clear" w:pos="9638"/>
          <w:tab w:val="left" w:pos="284"/>
          <w:tab w:val="left" w:pos="2835"/>
          <w:tab w:val="left" w:pos="5387"/>
          <w:tab w:val="left" w:pos="8222"/>
        </w:tabs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  <w:t>Nome e Cognome             Timbro e Firma</w:t>
      </w:r>
    </w:p>
    <w:p w14:paraId="3A08AB7B" w14:textId="77777777" w:rsidR="006C327E" w:rsidRPr="00A32CD1" w:rsidRDefault="006C327E" w:rsidP="006C327E">
      <w:pPr>
        <w:spacing w:after="80"/>
        <w:rPr>
          <w:rFonts w:ascii="Arial" w:hAnsi="Arial" w:cs="Arial"/>
          <w:sz w:val="12"/>
          <w:szCs w:val="12"/>
        </w:rPr>
      </w:pPr>
    </w:p>
    <w:p w14:paraId="79A74FEB" w14:textId="77777777" w:rsidR="006C327E" w:rsidRPr="00E67F42" w:rsidRDefault="006C327E" w:rsidP="006C327E">
      <w:pPr>
        <w:spacing w:after="80"/>
        <w:ind w:left="4248" w:firstLine="708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……………………………..   ………………………….</w:t>
      </w:r>
    </w:p>
    <w:p w14:paraId="22B1DA17" w14:textId="77777777" w:rsidR="006C327E" w:rsidRPr="009E3881" w:rsidRDefault="006C327E" w:rsidP="006C327E">
      <w:pPr>
        <w:pStyle w:val="Pidipagina"/>
        <w:tabs>
          <w:tab w:val="clear" w:pos="4819"/>
          <w:tab w:val="clear" w:pos="9638"/>
          <w:tab w:val="left" w:pos="2268"/>
          <w:tab w:val="left" w:pos="5245"/>
          <w:tab w:val="left" w:pos="7655"/>
        </w:tabs>
        <w:rPr>
          <w:rFonts w:ascii="Arial" w:hAnsi="Arial" w:cs="Arial"/>
          <w:b/>
        </w:rPr>
      </w:pPr>
      <w:r w:rsidRPr="009E3881">
        <w:rPr>
          <w:rFonts w:ascii="Arial" w:hAnsi="Arial" w:cs="Arial"/>
          <w:b/>
        </w:rPr>
        <w:t>______________________________________________________</w:t>
      </w:r>
      <w:r>
        <w:rPr>
          <w:rFonts w:ascii="Arial" w:hAnsi="Arial" w:cs="Arial"/>
          <w:b/>
        </w:rPr>
        <w:t>__________________</w:t>
      </w:r>
    </w:p>
    <w:p w14:paraId="1C08779A" w14:textId="77777777" w:rsidR="006C327E" w:rsidRPr="008342FA" w:rsidRDefault="006C327E" w:rsidP="00DF48E8">
      <w:pPr>
        <w:pStyle w:val="Corpodeltesto2"/>
        <w:spacing w:before="60" w:after="60" w:line="360" w:lineRule="auto"/>
        <w:ind w:left="-142" w:right="-425"/>
        <w:jc w:val="center"/>
        <w:rPr>
          <w:rFonts w:ascii="Arial" w:hAnsi="Arial" w:cs="Arial"/>
          <w:b/>
          <w:i/>
          <w:sz w:val="16"/>
          <w:szCs w:val="16"/>
        </w:rPr>
      </w:pPr>
      <w:r w:rsidRPr="008342FA">
        <w:rPr>
          <w:rFonts w:ascii="Arial" w:hAnsi="Arial" w:cs="Arial"/>
          <w:b/>
          <w:i/>
          <w:sz w:val="16"/>
          <w:szCs w:val="16"/>
        </w:rPr>
        <w:t>Parte riservata alla commissione di controllo</w:t>
      </w:r>
    </w:p>
    <w:p w14:paraId="0BE12138" w14:textId="77777777" w:rsidR="006C327E" w:rsidRPr="00A2298A" w:rsidRDefault="00EC02F4" w:rsidP="006C327E">
      <w:pPr>
        <w:pStyle w:val="Corpodeltesto2"/>
        <w:spacing w:after="40" w:line="240" w:lineRule="auto"/>
        <w:ind w:left="-142" w:right="96"/>
        <w:jc w:val="both"/>
        <w:rPr>
          <w:rFonts w:ascii="Arial" w:hAnsi="Arial" w:cs="Arial"/>
          <w:sz w:val="18"/>
          <w:szCs w:val="18"/>
        </w:rPr>
      </w:pPr>
      <w:r w:rsidRPr="00A2298A">
        <w:rPr>
          <w:rFonts w:ascii="Arial" w:hAnsi="Arial" w:cs="Arial"/>
          <w:sz w:val="18"/>
          <w:szCs w:val="18"/>
        </w:rPr>
        <w:t>L’Organismo di Controllo verificati i dati indicati nella presente presa in carico,</w:t>
      </w:r>
      <w:r w:rsidR="006C327E" w:rsidRPr="00A2298A">
        <w:rPr>
          <w:rFonts w:ascii="Arial" w:hAnsi="Arial" w:cs="Arial"/>
          <w:sz w:val="18"/>
          <w:szCs w:val="18"/>
        </w:rPr>
        <w:t xml:space="preserve"> verificato lo scarico del prodotto oggetto del ritiro</w:t>
      </w:r>
      <w:r w:rsidRPr="00A2298A">
        <w:rPr>
          <w:rFonts w:ascii="Arial" w:hAnsi="Arial" w:cs="Arial"/>
          <w:sz w:val="18"/>
          <w:szCs w:val="18"/>
        </w:rPr>
        <w:t xml:space="preserve"> e verificato il registro di carico e scarico</w:t>
      </w:r>
      <w:r w:rsidR="00A2298A" w:rsidRPr="00A2298A">
        <w:rPr>
          <w:rFonts w:ascii="Arial" w:hAnsi="Arial" w:cs="Arial"/>
          <w:sz w:val="18"/>
          <w:szCs w:val="18"/>
        </w:rPr>
        <w:t>, nonché la titolarità del possesso dei terreni</w:t>
      </w:r>
      <w:r w:rsidRPr="00A2298A">
        <w:rPr>
          <w:rFonts w:ascii="Arial" w:hAnsi="Arial" w:cs="Arial"/>
          <w:sz w:val="18"/>
          <w:szCs w:val="18"/>
        </w:rPr>
        <w:t xml:space="preserve"> </w:t>
      </w:r>
      <w:r w:rsidR="006C327E" w:rsidRPr="00A2298A">
        <w:rPr>
          <w:rFonts w:ascii="Arial" w:hAnsi="Arial" w:cs="Arial"/>
          <w:sz w:val="18"/>
          <w:szCs w:val="18"/>
        </w:rPr>
        <w:t>presso l’Azienda sopra descritta:</w:t>
      </w:r>
    </w:p>
    <w:p w14:paraId="56C425C1" w14:textId="77777777" w:rsidR="006C327E" w:rsidRPr="00A32CD1" w:rsidRDefault="006C327E" w:rsidP="006C327E">
      <w:pPr>
        <w:pStyle w:val="Corpodeltesto2"/>
        <w:spacing w:after="0" w:line="240" w:lineRule="auto"/>
        <w:ind w:left="-142" w:right="-427"/>
        <w:rPr>
          <w:rFonts w:ascii="Arial" w:hAnsi="Arial" w:cs="Arial"/>
          <w:b/>
          <w:sz w:val="20"/>
          <w:szCs w:val="20"/>
        </w:rPr>
      </w:pPr>
      <w:r w:rsidRPr="00A32CD1">
        <w:rPr>
          <w:rFonts w:ascii="Arial" w:hAnsi="Arial" w:cs="Arial"/>
          <w:b/>
          <w:sz w:val="20"/>
          <w:szCs w:val="20"/>
        </w:rPr>
        <w:t>attesta che le operazioni eseguite presso l’Azienda Agricola o Altro utilizzatore sopra descritto</w:t>
      </w:r>
    </w:p>
    <w:p w14:paraId="3DE930BC" w14:textId="77777777" w:rsidR="006C327E" w:rsidRPr="003B130D" w:rsidRDefault="006C327E" w:rsidP="006C327E">
      <w:pPr>
        <w:pStyle w:val="Corpodeltesto2"/>
        <w:tabs>
          <w:tab w:val="left" w:pos="1985"/>
        </w:tabs>
        <w:spacing w:after="0" w:line="240" w:lineRule="auto"/>
        <w:ind w:left="-142" w:right="-425"/>
        <w:rPr>
          <w:rFonts w:ascii="Arial" w:hAnsi="Arial" w:cs="Arial"/>
          <w:b/>
          <w:shadow/>
          <w:sz w:val="16"/>
          <w:szCs w:val="16"/>
        </w:rPr>
      </w:pPr>
    </w:p>
    <w:p w14:paraId="35FF6B0C" w14:textId="77777777" w:rsidR="006C327E" w:rsidRPr="00A32CD1" w:rsidRDefault="006C327E" w:rsidP="006C327E">
      <w:pPr>
        <w:pStyle w:val="Corpodeltesto2"/>
        <w:tabs>
          <w:tab w:val="left" w:pos="1985"/>
        </w:tabs>
        <w:spacing w:after="0" w:line="240" w:lineRule="auto"/>
        <w:ind w:left="-142" w:right="-427"/>
        <w:jc w:val="center"/>
        <w:rPr>
          <w:rFonts w:ascii="Arial" w:hAnsi="Arial" w:cs="Arial"/>
          <w:b/>
          <w:sz w:val="20"/>
          <w:szCs w:val="20"/>
        </w:rPr>
      </w:pPr>
      <w:r w:rsidRPr="00A32CD1">
        <w:rPr>
          <w:rFonts w:ascii="Arial" w:hAnsi="Arial" w:cs="Arial"/>
          <w:b/>
          <w:shadow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A32CD1">
        <w:rPr>
          <w:rFonts w:ascii="Arial" w:hAnsi="Arial" w:cs="Arial"/>
          <w:b/>
          <w:shadow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shadow/>
          <w:sz w:val="20"/>
          <w:szCs w:val="20"/>
        </w:rPr>
      </w:r>
      <w:r w:rsidR="00000000">
        <w:rPr>
          <w:rFonts w:ascii="Arial" w:hAnsi="Arial" w:cs="Arial"/>
          <w:b/>
          <w:shadow/>
          <w:sz w:val="20"/>
          <w:szCs w:val="20"/>
        </w:rPr>
        <w:fldChar w:fldCharType="separate"/>
      </w:r>
      <w:r w:rsidRPr="00A32CD1">
        <w:rPr>
          <w:rFonts w:ascii="Arial" w:hAnsi="Arial" w:cs="Arial"/>
          <w:b/>
          <w:shadow/>
          <w:sz w:val="20"/>
          <w:szCs w:val="20"/>
        </w:rPr>
        <w:fldChar w:fldCharType="end"/>
      </w:r>
      <w:r w:rsidRPr="00A32CD1">
        <w:rPr>
          <w:rFonts w:ascii="Arial" w:hAnsi="Arial" w:cs="Arial"/>
          <w:b/>
          <w:shadow/>
          <w:sz w:val="20"/>
          <w:szCs w:val="20"/>
        </w:rPr>
        <w:t xml:space="preserve"> </w:t>
      </w:r>
      <w:r w:rsidRPr="00A32CD1">
        <w:rPr>
          <w:rFonts w:ascii="Arial" w:hAnsi="Arial" w:cs="Arial"/>
          <w:b/>
          <w:sz w:val="20"/>
          <w:szCs w:val="20"/>
        </w:rPr>
        <w:t>sono state</w:t>
      </w:r>
      <w:r w:rsidR="00945EA6" w:rsidRPr="00A32CD1">
        <w:rPr>
          <w:rFonts w:ascii="Arial" w:hAnsi="Arial" w:cs="Arial"/>
          <w:b/>
          <w:sz w:val="20"/>
          <w:szCs w:val="20"/>
        </w:rPr>
        <w:t xml:space="preserve"> svolte</w:t>
      </w:r>
      <w:r w:rsidRPr="00A32CD1">
        <w:rPr>
          <w:rFonts w:ascii="Arial" w:hAnsi="Arial" w:cs="Arial"/>
          <w:b/>
          <w:sz w:val="20"/>
          <w:szCs w:val="20"/>
        </w:rPr>
        <w:tab/>
      </w:r>
      <w:r w:rsidRPr="00A32CD1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A32CD1"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Pr="00A32CD1">
        <w:rPr>
          <w:rFonts w:ascii="Arial" w:hAnsi="Arial" w:cs="Arial"/>
          <w:sz w:val="20"/>
          <w:szCs w:val="20"/>
        </w:rPr>
        <w:fldChar w:fldCharType="end"/>
      </w:r>
      <w:r w:rsidRPr="00A32CD1">
        <w:rPr>
          <w:rFonts w:ascii="Arial" w:hAnsi="Arial" w:cs="Arial"/>
          <w:sz w:val="20"/>
          <w:szCs w:val="20"/>
        </w:rPr>
        <w:t xml:space="preserve"> </w:t>
      </w:r>
      <w:r w:rsidRPr="00A32CD1">
        <w:rPr>
          <w:rFonts w:ascii="Arial" w:hAnsi="Arial" w:cs="Arial"/>
          <w:b/>
          <w:sz w:val="20"/>
          <w:szCs w:val="20"/>
        </w:rPr>
        <w:t>non sono state svolte</w:t>
      </w:r>
    </w:p>
    <w:p w14:paraId="22BA8187" w14:textId="77777777" w:rsidR="00A32CD1" w:rsidRPr="00A32CD1" w:rsidRDefault="00A32CD1" w:rsidP="006C327E">
      <w:pPr>
        <w:pStyle w:val="Corpodeltesto2"/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6807ED89" w14:textId="77777777" w:rsidR="006C327E" w:rsidRDefault="006C327E" w:rsidP="006C327E">
      <w:pPr>
        <w:pStyle w:val="Corpodeltesto2"/>
        <w:spacing w:after="0" w:line="360" w:lineRule="auto"/>
        <w:jc w:val="both"/>
        <w:rPr>
          <w:rFonts w:ascii="Arial" w:hAnsi="Arial" w:cs="Arial"/>
          <w:sz w:val="20"/>
        </w:rPr>
      </w:pPr>
      <w:r w:rsidRPr="003053E9">
        <w:rPr>
          <w:rFonts w:ascii="Arial" w:hAnsi="Arial" w:cs="Arial"/>
          <w:sz w:val="20"/>
        </w:rPr>
        <w:t>Note:………………………………………………………………………………………………………..………………</w:t>
      </w:r>
      <w:r w:rsidR="00945EA6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911"/>
      </w:tblGrid>
      <w:tr w:rsidR="00945EA6" w:rsidRPr="003B130D" w14:paraId="1DF1EACE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08447" w14:textId="77777777" w:rsidR="00945EA6" w:rsidRPr="003B130D" w:rsidRDefault="00945EA6" w:rsidP="00FE0F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74F53A9" w14:textId="77777777" w:rsidR="00945EA6" w:rsidRPr="00A32CD1" w:rsidRDefault="00945EA6" w:rsidP="00945E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2CD1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9495941" w14:textId="77777777" w:rsidR="00945EA6" w:rsidRPr="00A32CD1" w:rsidRDefault="00945EA6" w:rsidP="009F59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2CD1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</w:tc>
      </w:tr>
      <w:tr w:rsidR="006C327E" w:rsidRPr="003B130D" w14:paraId="32074C88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64C9B2A8" w14:textId="77777777" w:rsidR="006C327E" w:rsidRPr="00A32CD1" w:rsidRDefault="006C327E" w:rsidP="00FE0F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2CD1">
              <w:rPr>
                <w:rFonts w:ascii="Arial" w:hAnsi="Arial" w:cs="Arial"/>
                <w:sz w:val="20"/>
                <w:szCs w:val="20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D7BE5C" w14:textId="77777777" w:rsidR="006C327E" w:rsidRDefault="006C327E" w:rsidP="00FE0F9B">
            <w:pPr>
              <w:ind w:left="-148"/>
              <w:rPr>
                <w:rFonts w:ascii="Arial" w:hAnsi="Arial" w:cs="Arial"/>
                <w:sz w:val="16"/>
                <w:szCs w:val="16"/>
              </w:rPr>
            </w:pPr>
            <w:r w:rsidRPr="003B130D">
              <w:rPr>
                <w:rFonts w:ascii="Arial" w:hAnsi="Arial" w:cs="Arial"/>
                <w:sz w:val="16"/>
                <w:szCs w:val="16"/>
              </w:rPr>
              <w:t> </w:t>
            </w:r>
          </w:p>
          <w:p w14:paraId="77AE9567" w14:textId="77777777" w:rsidR="00DF48E8" w:rsidRPr="003B130D" w:rsidRDefault="00DF48E8" w:rsidP="00FE0F9B">
            <w:pPr>
              <w:ind w:left="-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A68348" w14:textId="77777777" w:rsidR="006C327E" w:rsidRPr="003B130D" w:rsidRDefault="006C327E" w:rsidP="00FE0F9B">
            <w:pPr>
              <w:rPr>
                <w:rFonts w:ascii="Arial" w:hAnsi="Arial" w:cs="Arial"/>
                <w:sz w:val="16"/>
                <w:szCs w:val="16"/>
              </w:rPr>
            </w:pPr>
            <w:r w:rsidRPr="003B130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C327E" w:rsidRPr="003B130D" w14:paraId="3AA93E6E" w14:textId="77777777">
        <w:trPr>
          <w:trHeight w:val="442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5D0FBC1F" w14:textId="77777777" w:rsidR="006C327E" w:rsidRPr="00A32CD1" w:rsidRDefault="006C327E" w:rsidP="00FE0F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2CD1"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0CC60" w14:textId="77777777" w:rsidR="006C327E" w:rsidRPr="003B130D" w:rsidRDefault="006C327E" w:rsidP="00FE0F9B">
            <w:pPr>
              <w:rPr>
                <w:rFonts w:ascii="Arial" w:hAnsi="Arial" w:cs="Arial"/>
                <w:sz w:val="16"/>
                <w:szCs w:val="16"/>
              </w:rPr>
            </w:pPr>
            <w:r w:rsidRPr="003B130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9D53EA" w14:textId="77777777" w:rsidR="006C327E" w:rsidRPr="003B130D" w:rsidRDefault="006C327E" w:rsidP="00FE0F9B">
            <w:pPr>
              <w:rPr>
                <w:rFonts w:ascii="Arial" w:hAnsi="Arial" w:cs="Arial"/>
                <w:sz w:val="16"/>
                <w:szCs w:val="16"/>
              </w:rPr>
            </w:pPr>
            <w:r w:rsidRPr="003B130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14:paraId="09CCD6B5" w14:textId="77777777" w:rsidR="006C327E" w:rsidRDefault="006C327E" w:rsidP="006C327E">
      <w:pPr>
        <w:rPr>
          <w:sz w:val="16"/>
          <w:szCs w:val="16"/>
        </w:rPr>
      </w:pPr>
    </w:p>
    <w:p w14:paraId="1255A1F1" w14:textId="77777777" w:rsidR="00A2298A" w:rsidRDefault="00000000">
      <w:pPr>
        <w:rPr>
          <w:rFonts w:ascii="Arial Narrow" w:hAnsi="Arial Narrow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 w14:anchorId="626A06F8">
          <v:shape id="_x0000_s1026" type="#_x0000_t202" alt="" style="position:absolute;margin-left:36pt;margin-top:.05pt;width:99pt;height:27pt;z-index:2;mso-wrap-style:square;mso-wrap-edited:f;mso-width-percent:0;mso-height-percent:0;mso-width-percent:0;mso-height-percent:0;v-text-anchor:top" strokeweight=".25pt">
            <v:textbox style="mso-next-textbox:#_x0000_s1026">
              <w:txbxContent>
                <w:p w14:paraId="1AFEF2D4" w14:textId="77777777" w:rsidR="006C327E" w:rsidRPr="00FF1879" w:rsidRDefault="006C327E" w:rsidP="006C327E">
                  <w:pPr>
                    <w:rPr>
                      <w:rFonts w:ascii="Arial" w:hAnsi="Arial"/>
                      <w:b/>
                    </w:rPr>
                  </w:pPr>
                </w:p>
              </w:txbxContent>
            </v:textbox>
          </v:shape>
        </w:pict>
      </w:r>
      <w:r w:rsidR="006C327E" w:rsidRPr="003B130D">
        <w:rPr>
          <w:rFonts w:ascii="Arial Narrow" w:hAnsi="Arial Narrow"/>
          <w:sz w:val="16"/>
          <w:szCs w:val="16"/>
        </w:rPr>
        <w:t>Codice</w:t>
      </w:r>
    </w:p>
    <w:p w14:paraId="7A325943" w14:textId="77777777" w:rsidR="006C327E" w:rsidRDefault="006C327E">
      <w:r w:rsidRPr="003B130D">
        <w:rPr>
          <w:rFonts w:ascii="Arial Narrow" w:hAnsi="Arial Narrow"/>
          <w:sz w:val="16"/>
          <w:szCs w:val="16"/>
        </w:rPr>
        <w:t>Controllo</w:t>
      </w:r>
    </w:p>
    <w:sectPr w:rsidR="006C327E" w:rsidSect="00A2298A">
      <w:headerReference w:type="default" r:id="rId7"/>
      <w:footerReference w:type="even" r:id="rId8"/>
      <w:pgSz w:w="11906" w:h="16838"/>
      <w:pgMar w:top="899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309A3" w14:textId="77777777" w:rsidR="0036463F" w:rsidRDefault="0036463F">
      <w:r>
        <w:separator/>
      </w:r>
    </w:p>
  </w:endnote>
  <w:endnote w:type="continuationSeparator" w:id="0">
    <w:p w14:paraId="66CD4F9B" w14:textId="77777777" w:rsidR="0036463F" w:rsidRDefault="00364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8844D" w14:textId="77777777" w:rsidR="00FE0F9B" w:rsidRDefault="00FE0F9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F986C57" w14:textId="77777777" w:rsidR="00FE0F9B" w:rsidRDefault="00FE0F9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013A9" w14:textId="77777777" w:rsidR="0036463F" w:rsidRDefault="0036463F">
      <w:r>
        <w:separator/>
      </w:r>
    </w:p>
  </w:footnote>
  <w:footnote w:type="continuationSeparator" w:id="0">
    <w:p w14:paraId="794D4C6D" w14:textId="77777777" w:rsidR="0036463F" w:rsidRDefault="003646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E7DA9" w14:textId="2F6E947F" w:rsidR="00CE7B00" w:rsidRPr="00CE7B00" w:rsidRDefault="00CE7B00" w:rsidP="00CE7B00">
    <w:pPr>
      <w:pStyle w:val="Intestazione"/>
      <w:jc w:val="right"/>
      <w:rPr>
        <w:i/>
        <w:sz w:val="16"/>
        <w:szCs w:val="16"/>
      </w:rPr>
    </w:pPr>
    <w:r w:rsidRPr="00CE7B00">
      <w:rPr>
        <w:i/>
        <w:sz w:val="16"/>
        <w:szCs w:val="16"/>
      </w:rPr>
      <w:t>Rev. 20</w:t>
    </w:r>
    <w:r w:rsidR="007501F7">
      <w:rPr>
        <w:i/>
        <w:sz w:val="16"/>
        <w:szCs w:val="16"/>
      </w:rPr>
      <w:t>2</w:t>
    </w:r>
    <w:r w:rsidR="00481EC1">
      <w:rPr>
        <w:i/>
        <w:sz w:val="16"/>
        <w:szCs w:val="16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3DCF2D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80318966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drea Civenzini">
    <w15:presenceInfo w15:providerId="Windows Live" w15:userId="6f1f25329a2689e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327E"/>
    <w:rsid w:val="0002561B"/>
    <w:rsid w:val="00053FAB"/>
    <w:rsid w:val="00065AC2"/>
    <w:rsid w:val="00120F4C"/>
    <w:rsid w:val="001657D4"/>
    <w:rsid w:val="002261E9"/>
    <w:rsid w:val="00240F2C"/>
    <w:rsid w:val="002F1136"/>
    <w:rsid w:val="002F4714"/>
    <w:rsid w:val="0036463F"/>
    <w:rsid w:val="00386BC0"/>
    <w:rsid w:val="003C2AB9"/>
    <w:rsid w:val="003D656E"/>
    <w:rsid w:val="0046563F"/>
    <w:rsid w:val="00476040"/>
    <w:rsid w:val="00481EC1"/>
    <w:rsid w:val="005304AB"/>
    <w:rsid w:val="005619ED"/>
    <w:rsid w:val="005C3F1E"/>
    <w:rsid w:val="00621A63"/>
    <w:rsid w:val="006231D2"/>
    <w:rsid w:val="006C327E"/>
    <w:rsid w:val="00722543"/>
    <w:rsid w:val="00725D43"/>
    <w:rsid w:val="007501F7"/>
    <w:rsid w:val="008342FA"/>
    <w:rsid w:val="0083609B"/>
    <w:rsid w:val="008627B4"/>
    <w:rsid w:val="008B2409"/>
    <w:rsid w:val="008E1A4A"/>
    <w:rsid w:val="00900CC1"/>
    <w:rsid w:val="00945EA6"/>
    <w:rsid w:val="009F595F"/>
    <w:rsid w:val="00A2298A"/>
    <w:rsid w:val="00A32CD1"/>
    <w:rsid w:val="00AC509B"/>
    <w:rsid w:val="00B27D6E"/>
    <w:rsid w:val="00BE26AA"/>
    <w:rsid w:val="00C57E37"/>
    <w:rsid w:val="00C915D4"/>
    <w:rsid w:val="00CE7B00"/>
    <w:rsid w:val="00D21E3B"/>
    <w:rsid w:val="00D61EA2"/>
    <w:rsid w:val="00D905ED"/>
    <w:rsid w:val="00DE26EA"/>
    <w:rsid w:val="00DF48E8"/>
    <w:rsid w:val="00E63740"/>
    <w:rsid w:val="00E81BBC"/>
    <w:rsid w:val="00EC02F4"/>
    <w:rsid w:val="00ED5B5C"/>
    <w:rsid w:val="00F369CE"/>
    <w:rsid w:val="00FE0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22213E34"/>
  <w15:chartTrackingRefBased/>
  <w15:docId w15:val="{929EC7FB-13C4-8448-B882-4DFC8AB66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C327E"/>
    <w:rPr>
      <w:sz w:val="24"/>
      <w:szCs w:val="24"/>
    </w:rPr>
  </w:style>
  <w:style w:type="paragraph" w:styleId="Titolo2">
    <w:name w:val="heading 2"/>
    <w:basedOn w:val="Normale"/>
    <w:next w:val="Normale"/>
    <w:qFormat/>
    <w:rsid w:val="006C32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6C327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6C327E"/>
  </w:style>
  <w:style w:type="paragraph" w:customStyle="1" w:styleId="Stile2Carattere">
    <w:name w:val="Stile2 Carattere"/>
    <w:basedOn w:val="Titolo2"/>
    <w:link w:val="Stile2CarattereCarattere"/>
    <w:rsid w:val="006C327E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6C327E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styleId="Intestazione">
    <w:name w:val="header"/>
    <w:basedOn w:val="Normale"/>
    <w:rsid w:val="006C327E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sid w:val="006C327E"/>
    <w:pPr>
      <w:spacing w:after="120" w:line="480" w:lineRule="auto"/>
    </w:pPr>
  </w:style>
  <w:style w:type="paragraph" w:styleId="Titolo">
    <w:name w:val="Title"/>
    <w:basedOn w:val="Normale"/>
    <w:qFormat/>
    <w:rsid w:val="006C327E"/>
    <w:pPr>
      <w:jc w:val="center"/>
    </w:pPr>
    <w:rPr>
      <w:b/>
      <w:sz w:val="32"/>
      <w:szCs w:val="20"/>
    </w:rPr>
  </w:style>
  <w:style w:type="character" w:customStyle="1" w:styleId="Stile2CarattereCarattere">
    <w:name w:val="Stile2 Carattere Carattere"/>
    <w:link w:val="Stile2Carattere"/>
    <w:rsid w:val="006C327E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Testofumetto">
    <w:name w:val="Balloon Text"/>
    <w:basedOn w:val="Normale"/>
    <w:semiHidden/>
    <w:rsid w:val="003D65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R-7A</vt:lpstr>
    </vt:vector>
  </TitlesOfParts>
  <Company>USER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R-7A</dc:title>
  <dc:subject/>
  <dc:creator>MARIA</dc:creator>
  <cp:keywords/>
  <cp:lastModifiedBy>Andrea C</cp:lastModifiedBy>
  <cp:revision>4</cp:revision>
  <cp:lastPrinted>2016-01-14T13:01:00Z</cp:lastPrinted>
  <dcterms:created xsi:type="dcterms:W3CDTF">2023-01-18T11:02:00Z</dcterms:created>
  <dcterms:modified xsi:type="dcterms:W3CDTF">2023-01-19T11:51:00Z</dcterms:modified>
</cp:coreProperties>
</file>